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B0F92"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37A0F59C"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34FB2389"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218F171D" w14:textId="77777777" w:rsidR="00727FFB" w:rsidRDefault="00727FFB" w:rsidP="000C1BA4">
      <w:pPr>
        <w:rPr>
          <w:rFonts w:asciiTheme="minorHAnsi" w:hAnsiTheme="minorHAnsi" w:cstheme="minorHAnsi"/>
        </w:rPr>
      </w:pPr>
    </w:p>
    <w:p w14:paraId="09766CEF"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r w:rsidRPr="006B1296">
        <w:rPr>
          <w:rFonts w:asciiTheme="minorHAnsi" w:hAnsiTheme="minorHAnsi" w:cstheme="minorHAnsi"/>
        </w:rPr>
        <w:t xml:space="preserve">In order for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11"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1F3DC58C" w14:textId="77777777"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1FD05298" w14:textId="580B5211"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AC50C2">
        <w:rPr>
          <w:rFonts w:asciiTheme="minorHAnsi" w:hAnsiTheme="minorHAnsi" w:cstheme="minorHAnsi"/>
          <w:b/>
          <w:bCs/>
          <w:color w:val="000000"/>
        </w:rPr>
        <w:t>, Cost Proposal Template</w:t>
      </w:r>
      <w:r w:rsidR="003A4F21" w:rsidRPr="00AC50C2">
        <w:rPr>
          <w:rFonts w:asciiTheme="minorHAnsi" w:hAnsiTheme="minorHAnsi" w:cstheme="minorHAnsi"/>
          <w:b/>
          <w:bCs/>
          <w:color w:val="000000"/>
        </w:rPr>
        <w:t>, Cost Proposal Tab, Cell I3</w:t>
      </w:r>
      <w:r w:rsidR="00E01FBA">
        <w:rPr>
          <w:rFonts w:asciiTheme="minorHAnsi" w:hAnsiTheme="minorHAnsi" w:cstheme="minorHAnsi"/>
          <w:b/>
          <w:bCs/>
          <w:color w:val="000000"/>
        </w:rPr>
        <w:t>8</w:t>
      </w:r>
      <w:r w:rsidRPr="00981026">
        <w:rPr>
          <w:rFonts w:asciiTheme="minorHAnsi" w:hAnsiTheme="minorHAnsi" w:cstheme="minorHAnsi"/>
          <w:color w:val="000000"/>
        </w:rPr>
        <w:t>.</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15FD56AE" w14:textId="77777777" w:rsidR="000C1BA4" w:rsidRPr="00981026" w:rsidRDefault="000C1BA4" w:rsidP="000C1BA4">
      <w:pPr>
        <w:rPr>
          <w:rFonts w:asciiTheme="minorHAnsi" w:hAnsiTheme="minorHAnsi" w:cstheme="minorHAnsi"/>
          <w:sz w:val="18"/>
        </w:rPr>
      </w:pPr>
    </w:p>
    <w:p w14:paraId="32F3134C" w14:textId="77777777"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32382C64" w14:textId="77777777" w:rsidR="000C1BA4" w:rsidRPr="00981026" w:rsidRDefault="000C1BA4" w:rsidP="000C1BA4">
      <w:pPr>
        <w:rPr>
          <w:rFonts w:asciiTheme="minorHAnsi" w:hAnsiTheme="minorHAnsi" w:cstheme="minorHAnsi"/>
          <w:sz w:val="18"/>
        </w:rPr>
      </w:pPr>
    </w:p>
    <w:p w14:paraId="300BD3BE"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0C6EA94"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5F5B30B0" w14:textId="77777777" w:rsidTr="00214CAD">
        <w:tc>
          <w:tcPr>
            <w:tcW w:w="9360" w:type="dxa"/>
          </w:tcPr>
          <w:p w14:paraId="7A21FF56" w14:textId="77777777"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2"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54D82B4"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099BDBA1"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3B4577B8"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ins w:id="0" w:author="Coble, Roxie" w:date="2021-07-27T11:10:00Z">
              <w:r w:rsidR="00535493" w:rsidRPr="00727FFB">
                <w:rPr>
                  <w:rFonts w:asciiTheme="minorHAnsi" w:hAnsiTheme="minorHAnsi" w:cstheme="minorHAnsi"/>
                  <w:sz w:val="22"/>
                  <w:szCs w:val="22"/>
                </w:rPr>
                <w:t xml:space="preserve"> </w:t>
              </w:r>
            </w:ins>
            <w:r w:rsidR="00DE4BB7" w:rsidRPr="00727FFB">
              <w:rPr>
                <w:rFonts w:asciiTheme="minorHAnsi" w:hAnsiTheme="minorHAnsi" w:cstheme="minorHAnsi"/>
                <w:sz w:val="22"/>
                <w:szCs w:val="22"/>
              </w:rPr>
              <w:t xml:space="preserve">(see 25 IAC 5-6-2(d))  </w:t>
            </w:r>
          </w:p>
          <w:p w14:paraId="730EAB94"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14D92F8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6B00EABD"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1D3A444E"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4867AD4C" w14:textId="77777777" w:rsidR="000C1BA4" w:rsidRPr="00981026" w:rsidRDefault="000C1BA4" w:rsidP="000C1BA4">
      <w:pPr>
        <w:rPr>
          <w:rFonts w:asciiTheme="minorHAnsi" w:hAnsiTheme="minorHAnsi" w:cstheme="minorHAnsi"/>
          <w:b/>
        </w:rPr>
      </w:pPr>
    </w:p>
    <w:p w14:paraId="4C7022E3" w14:textId="77777777"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04F735FC" w14:textId="77777777" w:rsidR="000C1BA4" w:rsidRPr="00981026" w:rsidRDefault="000C1BA4" w:rsidP="000C1BA4">
      <w:pPr>
        <w:rPr>
          <w:rFonts w:asciiTheme="minorHAnsi" w:hAnsiTheme="minorHAnsi" w:cstheme="minorHAnsi"/>
          <w:sz w:val="18"/>
        </w:rPr>
      </w:pPr>
    </w:p>
    <w:p w14:paraId="1ADEBE05" w14:textId="77777777"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1"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1"/>
    <w:p w14:paraId="6E2C8581" w14:textId="77777777" w:rsidR="0089525E" w:rsidRPr="00981026" w:rsidRDefault="0089525E" w:rsidP="000C1BA4">
      <w:pPr>
        <w:rPr>
          <w:rFonts w:asciiTheme="minorHAnsi" w:hAnsiTheme="minorHAnsi" w:cstheme="minorHAnsi"/>
        </w:rPr>
      </w:pPr>
    </w:p>
    <w:p w14:paraId="3D0A8ED7" w14:textId="77777777"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59169403" w14:textId="77777777" w:rsidR="000C1BA4" w:rsidRPr="00981026" w:rsidRDefault="000C1BA4" w:rsidP="000C1BA4">
      <w:pPr>
        <w:rPr>
          <w:rFonts w:asciiTheme="minorHAnsi" w:hAnsiTheme="minorHAnsi" w:cstheme="minorHAnsi"/>
          <w:sz w:val="18"/>
        </w:rPr>
      </w:pPr>
    </w:p>
    <w:p w14:paraId="523922FC"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2" w:name="_Hlk79140583"/>
      <w:r w:rsidR="00502DD1" w:rsidRPr="00981026">
        <w:rPr>
          <w:rFonts w:asciiTheme="minorHAnsi" w:hAnsiTheme="minorHAnsi" w:cstheme="minorHAnsi"/>
          <w:sz w:val="22"/>
          <w:szCs w:val="22"/>
        </w:rPr>
        <w:t>the rules and requirements</w:t>
      </w:r>
      <w:bookmarkEnd w:id="2"/>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3"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3"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3"/>
    <w:p w14:paraId="75000CF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4" w:name="OLE_LINK1"/>
      <w:bookmarkStart w:id="5" w:name="OLE_LINK2"/>
      <w:r w:rsidR="00FD302B" w:rsidRPr="00981026">
        <w:rPr>
          <w:rFonts w:asciiTheme="minorHAnsi" w:hAnsiTheme="minorHAnsi" w:cstheme="minorHAnsi"/>
          <w:b/>
        </w:rPr>
        <w:t>MBE/WBE SUBCONTRACTOR COMMITMENT FORM</w:t>
      </w:r>
      <w:bookmarkEnd w:id="4"/>
      <w:bookmarkEnd w:id="5"/>
    </w:p>
    <w:p w14:paraId="1DFE3D65"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58EB62AC" w14:textId="77777777" w:rsidTr="00723572">
        <w:tc>
          <w:tcPr>
            <w:tcW w:w="10800" w:type="dxa"/>
            <w:tcBorders>
              <w:bottom w:val="single" w:sz="4" w:space="0" w:color="auto"/>
            </w:tcBorders>
          </w:tcPr>
          <w:p w14:paraId="3D860144" w14:textId="77777777"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3A4F21">
              <w:rPr>
                <w:rFonts w:asciiTheme="minorHAnsi" w:hAnsiTheme="minorHAnsi" w:cstheme="minorHAnsi"/>
                <w:b/>
                <w:sz w:val="22"/>
              </w:rPr>
              <w:t>25-83916</w:t>
            </w:r>
          </w:p>
        </w:tc>
      </w:tr>
      <w:tr w:rsidR="00120B5D" w:rsidRPr="00981026" w14:paraId="69EE951D" w14:textId="77777777" w:rsidTr="00723572">
        <w:tc>
          <w:tcPr>
            <w:tcW w:w="10800" w:type="dxa"/>
            <w:tcBorders>
              <w:top w:val="single" w:sz="4" w:space="0" w:color="auto"/>
            </w:tcBorders>
          </w:tcPr>
          <w:p w14:paraId="59353993" w14:textId="77777777" w:rsidR="00120B5D" w:rsidRPr="00981026" w:rsidRDefault="00120B5D" w:rsidP="00120B5D">
            <w:pPr>
              <w:rPr>
                <w:rFonts w:asciiTheme="minorHAnsi" w:hAnsiTheme="minorHAnsi" w:cstheme="minorHAnsi"/>
                <w:b/>
                <w:sz w:val="22"/>
              </w:rPr>
            </w:pPr>
          </w:p>
        </w:tc>
      </w:tr>
      <w:tr w:rsidR="00120B5D" w:rsidRPr="00981026" w14:paraId="7F361531" w14:textId="77777777" w:rsidTr="00723572">
        <w:tc>
          <w:tcPr>
            <w:tcW w:w="10800" w:type="dxa"/>
            <w:tcBorders>
              <w:bottom w:val="single" w:sz="4" w:space="0" w:color="auto"/>
            </w:tcBorders>
          </w:tcPr>
          <w:p w14:paraId="00DB7C24"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58D7E7C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512ECFD1" w14:textId="77777777" w:rsidTr="2553AF4C">
        <w:tc>
          <w:tcPr>
            <w:tcW w:w="5160" w:type="dxa"/>
          </w:tcPr>
          <w:p w14:paraId="6DE35664" w14:textId="77777777"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457634C3" w14:textId="77777777" w:rsidR="002F493F" w:rsidRPr="00981026" w:rsidRDefault="002F493F" w:rsidP="00FB30ED">
            <w:pPr>
              <w:rPr>
                <w:rFonts w:asciiTheme="minorHAnsi" w:hAnsiTheme="minorHAnsi" w:cstheme="minorHAnsi"/>
                <w:b/>
                <w:sz w:val="22"/>
              </w:rPr>
            </w:pPr>
          </w:p>
        </w:tc>
        <w:tc>
          <w:tcPr>
            <w:tcW w:w="5388" w:type="dxa"/>
            <w:gridSpan w:val="2"/>
          </w:tcPr>
          <w:p w14:paraId="62D2EF2F" w14:textId="77777777" w:rsidR="002F493F" w:rsidRPr="00981026" w:rsidRDefault="002F493F" w:rsidP="00FB30ED">
            <w:pPr>
              <w:rPr>
                <w:rFonts w:asciiTheme="minorHAnsi" w:hAnsiTheme="minorHAnsi" w:cstheme="minorHAnsi"/>
                <w:b/>
                <w:sz w:val="22"/>
              </w:rPr>
            </w:pPr>
          </w:p>
        </w:tc>
      </w:tr>
      <w:tr w:rsidR="00AD6963" w:rsidRPr="00981026" w14:paraId="5823F972" w14:textId="77777777" w:rsidTr="2553AF4C">
        <w:tc>
          <w:tcPr>
            <w:tcW w:w="5160" w:type="dxa"/>
            <w:vMerge w:val="restart"/>
          </w:tcPr>
          <w:p w14:paraId="0BE7546E"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449EA8B9"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BB93DB"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09B6382D" w14:textId="77777777" w:rsidTr="2553AF4C">
        <w:tc>
          <w:tcPr>
            <w:tcW w:w="5160" w:type="dxa"/>
            <w:vMerge/>
          </w:tcPr>
          <w:p w14:paraId="77256FCA"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723E8F5E" w14:textId="77777777" w:rsidR="00AD6963" w:rsidRPr="00981026" w:rsidRDefault="00AD6963" w:rsidP="00FB30ED">
            <w:pPr>
              <w:rPr>
                <w:rFonts w:asciiTheme="minorHAnsi" w:hAnsiTheme="minorHAnsi" w:cstheme="minorHAnsi"/>
                <w:b/>
                <w:sz w:val="22"/>
              </w:rPr>
            </w:pPr>
          </w:p>
        </w:tc>
        <w:tc>
          <w:tcPr>
            <w:tcW w:w="5388" w:type="dxa"/>
            <w:gridSpan w:val="2"/>
            <w:vMerge/>
          </w:tcPr>
          <w:p w14:paraId="650EF412" w14:textId="77777777" w:rsidR="00AD6963" w:rsidRPr="00981026" w:rsidRDefault="00AD6963" w:rsidP="00FB30ED">
            <w:pPr>
              <w:rPr>
                <w:rFonts w:asciiTheme="minorHAnsi" w:hAnsiTheme="minorHAnsi" w:cstheme="minorHAnsi"/>
                <w:b/>
                <w:sz w:val="22"/>
              </w:rPr>
            </w:pPr>
          </w:p>
        </w:tc>
      </w:tr>
      <w:tr w:rsidR="00AD6963" w:rsidRPr="00981026" w14:paraId="61805343" w14:textId="77777777" w:rsidTr="2553AF4C">
        <w:tc>
          <w:tcPr>
            <w:tcW w:w="5160" w:type="dxa"/>
            <w:vMerge w:val="restart"/>
            <w:shd w:val="clear" w:color="auto" w:fill="auto"/>
          </w:tcPr>
          <w:p w14:paraId="2E95BD76"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41922AAA"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F7B8A96"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8E76467" w14:textId="77777777" w:rsidTr="2553AF4C">
        <w:tc>
          <w:tcPr>
            <w:tcW w:w="5160" w:type="dxa"/>
            <w:vMerge/>
          </w:tcPr>
          <w:p w14:paraId="13072914"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14BFA1C9" w14:textId="77777777" w:rsidR="00AD6963" w:rsidRPr="00981026" w:rsidRDefault="00AD6963" w:rsidP="00FB30ED">
            <w:pPr>
              <w:rPr>
                <w:rFonts w:asciiTheme="minorHAnsi" w:hAnsiTheme="minorHAnsi" w:cstheme="minorHAnsi"/>
                <w:b/>
                <w:sz w:val="22"/>
              </w:rPr>
            </w:pPr>
          </w:p>
        </w:tc>
        <w:tc>
          <w:tcPr>
            <w:tcW w:w="5388" w:type="dxa"/>
            <w:gridSpan w:val="2"/>
            <w:vMerge/>
          </w:tcPr>
          <w:p w14:paraId="16AE545E" w14:textId="77777777" w:rsidR="00AD6963" w:rsidRPr="00981026" w:rsidRDefault="00AD6963" w:rsidP="00FB30ED">
            <w:pPr>
              <w:rPr>
                <w:rFonts w:asciiTheme="minorHAnsi" w:hAnsiTheme="minorHAnsi" w:cstheme="minorHAnsi"/>
                <w:b/>
                <w:sz w:val="22"/>
              </w:rPr>
            </w:pPr>
          </w:p>
        </w:tc>
      </w:tr>
      <w:tr w:rsidR="00AB1FB2" w:rsidRPr="00981026" w14:paraId="787B4427" w14:textId="77777777" w:rsidTr="2553AF4C">
        <w:tc>
          <w:tcPr>
            <w:tcW w:w="5160" w:type="dxa"/>
            <w:vMerge/>
          </w:tcPr>
          <w:p w14:paraId="20039D7C"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45BD5E43" w14:textId="77777777" w:rsidR="00AB1FB2" w:rsidRPr="00981026" w:rsidRDefault="00AB1FB2" w:rsidP="00FB30ED">
            <w:pPr>
              <w:rPr>
                <w:rFonts w:asciiTheme="minorHAnsi" w:hAnsiTheme="minorHAnsi" w:cstheme="minorHAnsi"/>
                <w:b/>
                <w:sz w:val="22"/>
              </w:rPr>
            </w:pPr>
          </w:p>
        </w:tc>
        <w:tc>
          <w:tcPr>
            <w:tcW w:w="2694" w:type="dxa"/>
            <w:vMerge w:val="restart"/>
          </w:tcPr>
          <w:p w14:paraId="0CD5FD5F"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0865CE80"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44AFC5B0"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263FCBD4"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68A1580B" w14:textId="77777777" w:rsidTr="2553AF4C">
        <w:tc>
          <w:tcPr>
            <w:tcW w:w="5160" w:type="dxa"/>
            <w:vMerge/>
          </w:tcPr>
          <w:p w14:paraId="2BF27897"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10090C67" w14:textId="77777777" w:rsidR="00AB1FB2" w:rsidRPr="00981026" w:rsidRDefault="00AB1FB2" w:rsidP="00FB30ED">
            <w:pPr>
              <w:rPr>
                <w:rFonts w:asciiTheme="minorHAnsi" w:hAnsiTheme="minorHAnsi" w:cstheme="minorHAnsi"/>
                <w:b/>
                <w:sz w:val="22"/>
              </w:rPr>
            </w:pPr>
          </w:p>
        </w:tc>
        <w:tc>
          <w:tcPr>
            <w:tcW w:w="2694" w:type="dxa"/>
            <w:vMerge/>
          </w:tcPr>
          <w:p w14:paraId="462D9333" w14:textId="77777777" w:rsidR="00AB1FB2" w:rsidRPr="00981026" w:rsidRDefault="00AB1FB2" w:rsidP="00FB30ED">
            <w:pPr>
              <w:rPr>
                <w:rFonts w:asciiTheme="minorHAnsi" w:hAnsiTheme="minorHAnsi" w:cstheme="minorHAnsi"/>
                <w:b/>
                <w:sz w:val="22"/>
              </w:rPr>
            </w:pPr>
          </w:p>
        </w:tc>
        <w:tc>
          <w:tcPr>
            <w:tcW w:w="2694" w:type="dxa"/>
            <w:vMerge/>
          </w:tcPr>
          <w:p w14:paraId="5D74E5D1" w14:textId="77777777" w:rsidR="00AB1FB2" w:rsidRPr="00981026" w:rsidRDefault="00AB1FB2" w:rsidP="00FB30ED">
            <w:pPr>
              <w:rPr>
                <w:rFonts w:asciiTheme="minorHAnsi" w:hAnsiTheme="minorHAnsi" w:cstheme="minorHAnsi"/>
                <w:b/>
                <w:sz w:val="22"/>
              </w:rPr>
            </w:pPr>
          </w:p>
        </w:tc>
      </w:tr>
      <w:tr w:rsidR="00AD6963" w:rsidRPr="00981026" w14:paraId="7C9D7BD6" w14:textId="77777777" w:rsidTr="2553AF4C">
        <w:tc>
          <w:tcPr>
            <w:tcW w:w="5160" w:type="dxa"/>
          </w:tcPr>
          <w:p w14:paraId="10BB8507"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4EB07A8" w14:textId="77777777" w:rsidR="002F493F" w:rsidRPr="00981026" w:rsidRDefault="002F493F" w:rsidP="00FB30ED">
            <w:pPr>
              <w:rPr>
                <w:rFonts w:asciiTheme="minorHAnsi" w:hAnsiTheme="minorHAnsi" w:cstheme="minorHAnsi"/>
                <w:b/>
                <w:sz w:val="22"/>
              </w:rPr>
            </w:pPr>
          </w:p>
          <w:p w14:paraId="47916EA7"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314EE678"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3AEC4F5A"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6AD0DA9" w14:textId="77777777" w:rsidR="00AD6963" w:rsidRPr="00981026" w:rsidRDefault="00AD6963" w:rsidP="00FB30ED">
            <w:pPr>
              <w:rPr>
                <w:rFonts w:asciiTheme="minorHAnsi" w:hAnsiTheme="minorHAnsi" w:cstheme="minorHAnsi"/>
                <w:b/>
                <w:sz w:val="22"/>
              </w:rPr>
            </w:pPr>
          </w:p>
        </w:tc>
        <w:tc>
          <w:tcPr>
            <w:tcW w:w="5388" w:type="dxa"/>
            <w:gridSpan w:val="2"/>
          </w:tcPr>
          <w:p w14:paraId="07F1B755" w14:textId="77777777"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p>
          <w:p w14:paraId="5F12EE6D" w14:textId="77777777" w:rsidR="007C6B08" w:rsidRPr="00981026" w:rsidRDefault="007C6B08" w:rsidP="00FB30ED">
            <w:pPr>
              <w:rPr>
                <w:rFonts w:asciiTheme="minorHAnsi" w:hAnsiTheme="minorHAnsi" w:cstheme="minorHAnsi"/>
                <w:b/>
                <w:sz w:val="22"/>
              </w:rPr>
            </w:pPr>
          </w:p>
          <w:p w14:paraId="7451AE6D" w14:textId="77777777" w:rsidR="007C6B08" w:rsidRPr="00981026" w:rsidRDefault="007C6B08" w:rsidP="00FB30ED">
            <w:pPr>
              <w:rPr>
                <w:rFonts w:asciiTheme="minorHAnsi" w:hAnsiTheme="minorHAnsi" w:cstheme="minorHAnsi"/>
                <w:b/>
                <w:sz w:val="22"/>
              </w:rPr>
            </w:pPr>
          </w:p>
        </w:tc>
      </w:tr>
      <w:tr w:rsidR="007C6B08" w:rsidRPr="00981026" w14:paraId="495EC4C3" w14:textId="77777777" w:rsidTr="2553AF4C">
        <w:tc>
          <w:tcPr>
            <w:tcW w:w="10908" w:type="dxa"/>
            <w:gridSpan w:val="4"/>
          </w:tcPr>
          <w:p w14:paraId="40A4C4D7" w14:textId="77777777" w:rsidR="00F75B67" w:rsidRPr="00981026" w:rsidRDefault="007C6B08" w:rsidP="00F75B67">
            <w:pPr>
              <w:rPr>
                <w:ins w:id="6" w:author="IDOA Procurement" w:date="2021-08-02T10:59:00Z"/>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ins w:id="7" w:author="IDOA Procurement" w:date="2021-08-02T10:59:00Z">
              <w:r w:rsidR="00F75B67" w:rsidRPr="00981026">
                <w:rPr>
                  <w:rFonts w:asciiTheme="minorHAnsi" w:hAnsiTheme="minorHAnsi" w:cstheme="minorHAnsi"/>
                  <w:b/>
                  <w:sz w:val="22"/>
                </w:rPr>
                <w:t xml:space="preserve">  </w:t>
              </w:r>
            </w:ins>
          </w:p>
          <w:p w14:paraId="0C204EF0" w14:textId="77777777" w:rsidR="007C6B08" w:rsidRPr="00981026" w:rsidRDefault="007C6B08" w:rsidP="00FB30ED">
            <w:pPr>
              <w:rPr>
                <w:rFonts w:asciiTheme="minorHAnsi" w:hAnsiTheme="minorHAnsi" w:cstheme="minorHAnsi"/>
                <w:b/>
                <w:sz w:val="22"/>
              </w:rPr>
            </w:pPr>
          </w:p>
          <w:p w14:paraId="4E811711" w14:textId="77777777" w:rsidR="007C6B08" w:rsidRPr="00981026" w:rsidRDefault="007C6B08" w:rsidP="00FB30ED">
            <w:pPr>
              <w:rPr>
                <w:rFonts w:asciiTheme="minorHAnsi" w:hAnsiTheme="minorHAnsi" w:cstheme="minorHAnsi"/>
                <w:b/>
                <w:sz w:val="22"/>
              </w:rPr>
            </w:pPr>
          </w:p>
        </w:tc>
      </w:tr>
    </w:tbl>
    <w:p w14:paraId="53AF41A8"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3884A708" w14:textId="77777777" w:rsidTr="2553AF4C">
        <w:tc>
          <w:tcPr>
            <w:tcW w:w="5160" w:type="dxa"/>
          </w:tcPr>
          <w:p w14:paraId="0576BB8D" w14:textId="77777777"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3705CAD1" w14:textId="77777777" w:rsidR="007C6B08" w:rsidRPr="00981026" w:rsidRDefault="007C6B08" w:rsidP="00FB30ED">
            <w:pPr>
              <w:rPr>
                <w:rFonts w:asciiTheme="minorHAnsi" w:hAnsiTheme="minorHAnsi" w:cstheme="minorHAnsi"/>
                <w:b/>
                <w:sz w:val="22"/>
              </w:rPr>
            </w:pPr>
          </w:p>
        </w:tc>
        <w:tc>
          <w:tcPr>
            <w:tcW w:w="5388" w:type="dxa"/>
            <w:gridSpan w:val="2"/>
          </w:tcPr>
          <w:p w14:paraId="74428F69" w14:textId="77777777" w:rsidR="007C6B08" w:rsidRPr="00981026" w:rsidRDefault="007C6B08" w:rsidP="00FB30ED">
            <w:pPr>
              <w:rPr>
                <w:rFonts w:asciiTheme="minorHAnsi" w:hAnsiTheme="minorHAnsi" w:cstheme="minorHAnsi"/>
                <w:b/>
                <w:sz w:val="22"/>
              </w:rPr>
            </w:pPr>
          </w:p>
        </w:tc>
      </w:tr>
      <w:tr w:rsidR="007C6B08" w:rsidRPr="00981026" w14:paraId="3716E37A" w14:textId="77777777" w:rsidTr="2553AF4C">
        <w:tc>
          <w:tcPr>
            <w:tcW w:w="5160" w:type="dxa"/>
            <w:vMerge w:val="restart"/>
          </w:tcPr>
          <w:p w14:paraId="5408A9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B5604E3"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5E0669D4"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0BA5736" w14:textId="77777777" w:rsidTr="2553AF4C">
        <w:tc>
          <w:tcPr>
            <w:tcW w:w="5160" w:type="dxa"/>
            <w:vMerge/>
          </w:tcPr>
          <w:p w14:paraId="042183A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4C490B0" w14:textId="77777777" w:rsidR="007C6B08" w:rsidRPr="00981026" w:rsidRDefault="007C6B08" w:rsidP="00FB30ED">
            <w:pPr>
              <w:rPr>
                <w:rFonts w:asciiTheme="minorHAnsi" w:hAnsiTheme="minorHAnsi" w:cstheme="minorHAnsi"/>
                <w:b/>
                <w:sz w:val="22"/>
              </w:rPr>
            </w:pPr>
          </w:p>
        </w:tc>
        <w:tc>
          <w:tcPr>
            <w:tcW w:w="5388" w:type="dxa"/>
            <w:gridSpan w:val="2"/>
            <w:vMerge/>
          </w:tcPr>
          <w:p w14:paraId="53EF5C72" w14:textId="77777777" w:rsidR="007C6B08" w:rsidRPr="00981026" w:rsidRDefault="007C6B08" w:rsidP="00FB30ED">
            <w:pPr>
              <w:rPr>
                <w:rFonts w:asciiTheme="minorHAnsi" w:hAnsiTheme="minorHAnsi" w:cstheme="minorHAnsi"/>
                <w:b/>
                <w:sz w:val="22"/>
              </w:rPr>
            </w:pPr>
          </w:p>
        </w:tc>
      </w:tr>
      <w:tr w:rsidR="007C6B08" w:rsidRPr="00981026" w14:paraId="0DE287D8" w14:textId="77777777" w:rsidTr="2553AF4C">
        <w:tc>
          <w:tcPr>
            <w:tcW w:w="5160" w:type="dxa"/>
            <w:vMerge w:val="restart"/>
            <w:shd w:val="clear" w:color="auto" w:fill="auto"/>
          </w:tcPr>
          <w:p w14:paraId="27B06545"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3529D9D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2195E0E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353D8739" w14:textId="77777777" w:rsidTr="2553AF4C">
        <w:tc>
          <w:tcPr>
            <w:tcW w:w="5160" w:type="dxa"/>
            <w:vMerge/>
          </w:tcPr>
          <w:p w14:paraId="46820F3C"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068F3942" w14:textId="77777777" w:rsidR="007C6B08" w:rsidRPr="00981026" w:rsidRDefault="007C6B08" w:rsidP="00FB30ED">
            <w:pPr>
              <w:rPr>
                <w:rFonts w:asciiTheme="minorHAnsi" w:hAnsiTheme="minorHAnsi" w:cstheme="minorHAnsi"/>
                <w:b/>
                <w:sz w:val="22"/>
              </w:rPr>
            </w:pPr>
          </w:p>
        </w:tc>
        <w:tc>
          <w:tcPr>
            <w:tcW w:w="5388" w:type="dxa"/>
            <w:gridSpan w:val="2"/>
            <w:vMerge/>
          </w:tcPr>
          <w:p w14:paraId="3F943EE4" w14:textId="77777777" w:rsidR="007C6B08" w:rsidRPr="00981026" w:rsidRDefault="007C6B08" w:rsidP="00FB30ED">
            <w:pPr>
              <w:rPr>
                <w:rFonts w:asciiTheme="minorHAnsi" w:hAnsiTheme="minorHAnsi" w:cstheme="minorHAnsi"/>
                <w:b/>
                <w:sz w:val="22"/>
              </w:rPr>
            </w:pPr>
          </w:p>
        </w:tc>
      </w:tr>
      <w:tr w:rsidR="007C6B08" w:rsidRPr="00981026" w14:paraId="71763FF8" w14:textId="77777777" w:rsidTr="2553AF4C">
        <w:tc>
          <w:tcPr>
            <w:tcW w:w="5160" w:type="dxa"/>
            <w:vMerge/>
          </w:tcPr>
          <w:p w14:paraId="147959B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0E74A52B" w14:textId="77777777" w:rsidR="007C6B08" w:rsidRPr="00981026" w:rsidRDefault="007C6B08" w:rsidP="00FB30ED">
            <w:pPr>
              <w:rPr>
                <w:rFonts w:asciiTheme="minorHAnsi" w:hAnsiTheme="minorHAnsi" w:cstheme="minorHAnsi"/>
                <w:b/>
                <w:sz w:val="22"/>
              </w:rPr>
            </w:pPr>
          </w:p>
        </w:tc>
        <w:tc>
          <w:tcPr>
            <w:tcW w:w="2694" w:type="dxa"/>
            <w:vMerge w:val="restart"/>
          </w:tcPr>
          <w:p w14:paraId="2BF11F9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5C569E54"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0204E39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109CFBD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1BB4AD8B" w14:textId="77777777" w:rsidTr="2553AF4C">
        <w:tc>
          <w:tcPr>
            <w:tcW w:w="5160" w:type="dxa"/>
            <w:vMerge/>
          </w:tcPr>
          <w:p w14:paraId="60810E45"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520D4C99" w14:textId="77777777" w:rsidR="007C6B08" w:rsidRPr="00981026" w:rsidRDefault="007C6B08" w:rsidP="00FB30ED">
            <w:pPr>
              <w:rPr>
                <w:rFonts w:asciiTheme="minorHAnsi" w:hAnsiTheme="minorHAnsi" w:cstheme="minorHAnsi"/>
                <w:b/>
                <w:sz w:val="22"/>
              </w:rPr>
            </w:pPr>
          </w:p>
        </w:tc>
        <w:tc>
          <w:tcPr>
            <w:tcW w:w="2694" w:type="dxa"/>
            <w:vMerge/>
          </w:tcPr>
          <w:p w14:paraId="63407A1F" w14:textId="77777777" w:rsidR="007C6B08" w:rsidRPr="00981026" w:rsidRDefault="007C6B08" w:rsidP="00FB30ED">
            <w:pPr>
              <w:rPr>
                <w:rFonts w:asciiTheme="minorHAnsi" w:hAnsiTheme="minorHAnsi" w:cstheme="minorHAnsi"/>
                <w:b/>
                <w:sz w:val="22"/>
              </w:rPr>
            </w:pPr>
          </w:p>
        </w:tc>
        <w:tc>
          <w:tcPr>
            <w:tcW w:w="2694" w:type="dxa"/>
            <w:vMerge/>
          </w:tcPr>
          <w:p w14:paraId="3B99F0B9" w14:textId="77777777" w:rsidR="007C6B08" w:rsidRPr="00981026" w:rsidRDefault="007C6B08" w:rsidP="00FB30ED">
            <w:pPr>
              <w:rPr>
                <w:rFonts w:asciiTheme="minorHAnsi" w:hAnsiTheme="minorHAnsi" w:cstheme="minorHAnsi"/>
                <w:b/>
                <w:sz w:val="22"/>
              </w:rPr>
            </w:pPr>
          </w:p>
        </w:tc>
      </w:tr>
      <w:tr w:rsidR="007C6B08" w:rsidRPr="00981026" w14:paraId="559A3FD7" w14:textId="77777777" w:rsidTr="2553AF4C">
        <w:tc>
          <w:tcPr>
            <w:tcW w:w="5160" w:type="dxa"/>
          </w:tcPr>
          <w:p w14:paraId="7D727A25"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2BC4D6AD" w14:textId="77777777" w:rsidR="00F231B1" w:rsidRPr="00981026" w:rsidRDefault="00F231B1" w:rsidP="00FB30ED">
            <w:pPr>
              <w:rPr>
                <w:rFonts w:asciiTheme="minorHAnsi" w:hAnsiTheme="minorHAnsi" w:cstheme="minorHAnsi"/>
                <w:b/>
                <w:sz w:val="22"/>
              </w:rPr>
            </w:pPr>
          </w:p>
          <w:p w14:paraId="396C80CB"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1295AC56"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30128C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E85087F" w14:textId="77777777" w:rsidR="007C6B08" w:rsidRPr="00981026" w:rsidRDefault="007C6B08" w:rsidP="00FB30ED">
            <w:pPr>
              <w:rPr>
                <w:rFonts w:asciiTheme="minorHAnsi" w:hAnsiTheme="minorHAnsi" w:cstheme="minorHAnsi"/>
                <w:b/>
                <w:sz w:val="22"/>
              </w:rPr>
            </w:pPr>
          </w:p>
        </w:tc>
        <w:tc>
          <w:tcPr>
            <w:tcW w:w="5388" w:type="dxa"/>
            <w:gridSpan w:val="2"/>
          </w:tcPr>
          <w:p w14:paraId="40A3B33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631E74CE" w14:textId="77777777" w:rsidR="007C6B08" w:rsidRPr="00981026" w:rsidRDefault="007C6B08" w:rsidP="00FB30ED">
            <w:pPr>
              <w:rPr>
                <w:rFonts w:asciiTheme="minorHAnsi" w:hAnsiTheme="minorHAnsi" w:cstheme="minorHAnsi"/>
                <w:b/>
                <w:sz w:val="22"/>
              </w:rPr>
            </w:pPr>
          </w:p>
          <w:p w14:paraId="2273F567" w14:textId="77777777" w:rsidR="007C6B08" w:rsidRPr="00981026" w:rsidRDefault="007C6B08" w:rsidP="00FB30ED">
            <w:pPr>
              <w:rPr>
                <w:rFonts w:asciiTheme="minorHAnsi" w:hAnsiTheme="minorHAnsi" w:cstheme="minorHAnsi"/>
                <w:b/>
                <w:sz w:val="22"/>
              </w:rPr>
            </w:pPr>
          </w:p>
        </w:tc>
      </w:tr>
      <w:tr w:rsidR="007C6B08" w:rsidRPr="00981026" w14:paraId="0E2AB2B5" w14:textId="77777777" w:rsidTr="2553AF4C">
        <w:tc>
          <w:tcPr>
            <w:tcW w:w="10908" w:type="dxa"/>
            <w:gridSpan w:val="4"/>
          </w:tcPr>
          <w:p w14:paraId="199009A1"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45CE15E4" w14:textId="77777777" w:rsidR="007C6B08" w:rsidRPr="00981026" w:rsidRDefault="007C6B08" w:rsidP="00FB30ED">
            <w:pPr>
              <w:rPr>
                <w:rFonts w:asciiTheme="minorHAnsi" w:hAnsiTheme="minorHAnsi" w:cstheme="minorHAnsi"/>
                <w:b/>
                <w:sz w:val="22"/>
              </w:rPr>
            </w:pPr>
          </w:p>
        </w:tc>
      </w:tr>
    </w:tbl>
    <w:p w14:paraId="17168C4B"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073C620A" w14:textId="77777777">
        <w:tc>
          <w:tcPr>
            <w:tcW w:w="5130" w:type="dxa"/>
            <w:tcBorders>
              <w:bottom w:val="single" w:sz="4" w:space="0" w:color="auto"/>
            </w:tcBorders>
          </w:tcPr>
          <w:p w14:paraId="5710D81C" w14:textId="77777777" w:rsidR="00AD6963" w:rsidRPr="00981026" w:rsidRDefault="00AD6963" w:rsidP="00AD6963">
            <w:pPr>
              <w:rPr>
                <w:rFonts w:asciiTheme="minorHAnsi" w:hAnsiTheme="minorHAnsi" w:cstheme="minorHAnsi"/>
                <w:sz w:val="22"/>
              </w:rPr>
            </w:pPr>
          </w:p>
        </w:tc>
        <w:tc>
          <w:tcPr>
            <w:tcW w:w="450" w:type="dxa"/>
          </w:tcPr>
          <w:p w14:paraId="3C3F9339"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6DFFBE82" w14:textId="77777777" w:rsidR="00AD6963" w:rsidRPr="00981026" w:rsidRDefault="00AD6963" w:rsidP="00AD6963">
            <w:pPr>
              <w:rPr>
                <w:rFonts w:asciiTheme="minorHAnsi" w:hAnsiTheme="minorHAnsi" w:cstheme="minorHAnsi"/>
                <w:sz w:val="22"/>
              </w:rPr>
            </w:pPr>
          </w:p>
        </w:tc>
      </w:tr>
      <w:tr w:rsidR="00AD6963" w:rsidRPr="00981026" w14:paraId="7D148B44" w14:textId="77777777">
        <w:tc>
          <w:tcPr>
            <w:tcW w:w="5130" w:type="dxa"/>
            <w:tcBorders>
              <w:top w:val="single" w:sz="4" w:space="0" w:color="auto"/>
            </w:tcBorders>
          </w:tcPr>
          <w:p w14:paraId="3289C0D2"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69B7120D" w14:textId="77777777" w:rsidR="00FD302B" w:rsidRPr="00981026" w:rsidRDefault="00FD302B" w:rsidP="00AD6963">
            <w:pPr>
              <w:rPr>
                <w:rFonts w:asciiTheme="minorHAnsi" w:hAnsiTheme="minorHAnsi" w:cstheme="minorHAnsi"/>
                <w:sz w:val="22"/>
              </w:rPr>
            </w:pPr>
          </w:p>
        </w:tc>
        <w:tc>
          <w:tcPr>
            <w:tcW w:w="450" w:type="dxa"/>
          </w:tcPr>
          <w:p w14:paraId="2F3C6DCA"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3C4CBBE5"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6D10E0A" w14:textId="77777777" w:rsidR="00AD6963" w:rsidRPr="00981026" w:rsidRDefault="00AD6963" w:rsidP="00AD6963">
            <w:pPr>
              <w:rPr>
                <w:rFonts w:asciiTheme="minorHAnsi" w:hAnsiTheme="minorHAnsi" w:cstheme="minorHAnsi"/>
                <w:sz w:val="22"/>
              </w:rPr>
            </w:pPr>
          </w:p>
        </w:tc>
      </w:tr>
      <w:tr w:rsidR="00FD302B" w:rsidRPr="00981026" w14:paraId="03DB8746" w14:textId="77777777">
        <w:tc>
          <w:tcPr>
            <w:tcW w:w="5130" w:type="dxa"/>
            <w:tcBorders>
              <w:top w:val="single" w:sz="4" w:space="0" w:color="auto"/>
            </w:tcBorders>
          </w:tcPr>
          <w:p w14:paraId="182FB6A7"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797EDD6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13000C1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07B9BEAD" w14:textId="77777777">
        <w:tc>
          <w:tcPr>
            <w:tcW w:w="5130" w:type="dxa"/>
            <w:tcBorders>
              <w:bottom w:val="single" w:sz="4" w:space="0" w:color="auto"/>
            </w:tcBorders>
          </w:tcPr>
          <w:p w14:paraId="17E14A85" w14:textId="77777777" w:rsidR="00AD6963" w:rsidRPr="00981026" w:rsidRDefault="00AD6963" w:rsidP="00AD6963">
            <w:pPr>
              <w:rPr>
                <w:rFonts w:asciiTheme="minorHAnsi" w:hAnsiTheme="minorHAnsi" w:cstheme="minorHAnsi"/>
                <w:sz w:val="22"/>
              </w:rPr>
            </w:pPr>
          </w:p>
        </w:tc>
        <w:tc>
          <w:tcPr>
            <w:tcW w:w="450" w:type="dxa"/>
          </w:tcPr>
          <w:p w14:paraId="38F48BBC"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18A186B6" w14:textId="77777777" w:rsidR="00AD6963" w:rsidRPr="00981026" w:rsidRDefault="00AD6963" w:rsidP="00AD6963">
            <w:pPr>
              <w:rPr>
                <w:rFonts w:asciiTheme="minorHAnsi" w:hAnsiTheme="minorHAnsi" w:cstheme="minorHAnsi"/>
                <w:sz w:val="22"/>
              </w:rPr>
            </w:pPr>
          </w:p>
        </w:tc>
      </w:tr>
      <w:tr w:rsidR="00FD302B" w:rsidRPr="00981026" w14:paraId="0F5B65DE" w14:textId="77777777">
        <w:tc>
          <w:tcPr>
            <w:tcW w:w="5130" w:type="dxa"/>
            <w:tcBorders>
              <w:bottom w:val="single" w:sz="4" w:space="0" w:color="auto"/>
            </w:tcBorders>
          </w:tcPr>
          <w:p w14:paraId="7BD49C0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2673C18B" w14:textId="77777777" w:rsidR="00FD302B" w:rsidRPr="00981026" w:rsidRDefault="00FD302B" w:rsidP="00AD6963">
            <w:pPr>
              <w:rPr>
                <w:rFonts w:asciiTheme="minorHAnsi" w:hAnsiTheme="minorHAnsi" w:cstheme="minorHAnsi"/>
                <w:sz w:val="22"/>
              </w:rPr>
            </w:pPr>
          </w:p>
        </w:tc>
        <w:tc>
          <w:tcPr>
            <w:tcW w:w="450" w:type="dxa"/>
          </w:tcPr>
          <w:p w14:paraId="41D4C019"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19DA475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65EEA5CC" w14:textId="77777777" w:rsidR="00FD302B" w:rsidRPr="00981026" w:rsidRDefault="00FD302B" w:rsidP="00AD6963">
            <w:pPr>
              <w:rPr>
                <w:rFonts w:asciiTheme="minorHAnsi" w:hAnsiTheme="minorHAnsi" w:cstheme="minorHAnsi"/>
                <w:sz w:val="22"/>
              </w:rPr>
            </w:pPr>
          </w:p>
        </w:tc>
      </w:tr>
      <w:tr w:rsidR="00FD302B" w:rsidRPr="00981026" w14:paraId="0C28DE5C" w14:textId="77777777">
        <w:tc>
          <w:tcPr>
            <w:tcW w:w="5130" w:type="dxa"/>
            <w:tcBorders>
              <w:bottom w:val="single" w:sz="4" w:space="0" w:color="auto"/>
            </w:tcBorders>
          </w:tcPr>
          <w:p w14:paraId="405FB88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333827A8" w14:textId="77777777" w:rsidR="00FD302B" w:rsidRPr="00981026" w:rsidRDefault="00FD302B" w:rsidP="00AD6963">
            <w:pPr>
              <w:rPr>
                <w:rFonts w:asciiTheme="minorHAnsi" w:hAnsiTheme="minorHAnsi" w:cstheme="minorHAnsi"/>
                <w:sz w:val="22"/>
              </w:rPr>
            </w:pPr>
          </w:p>
        </w:tc>
        <w:tc>
          <w:tcPr>
            <w:tcW w:w="450" w:type="dxa"/>
          </w:tcPr>
          <w:p w14:paraId="0C562C7B"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60F512F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34E68FD6" w14:textId="77777777" w:rsidR="00FD302B" w:rsidRPr="00981026" w:rsidRDefault="00FD302B" w:rsidP="00AD6963">
            <w:pPr>
              <w:rPr>
                <w:rFonts w:asciiTheme="minorHAnsi" w:hAnsiTheme="minorHAnsi" w:cstheme="minorHAnsi"/>
                <w:sz w:val="22"/>
              </w:rPr>
            </w:pPr>
          </w:p>
        </w:tc>
      </w:tr>
      <w:tr w:rsidR="00AD6963" w:rsidRPr="00981026" w14:paraId="67BAA83A" w14:textId="77777777">
        <w:tc>
          <w:tcPr>
            <w:tcW w:w="5130" w:type="dxa"/>
            <w:tcBorders>
              <w:top w:val="single" w:sz="4" w:space="0" w:color="auto"/>
            </w:tcBorders>
          </w:tcPr>
          <w:p w14:paraId="16E72C3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3D971331"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67C80BE6"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007D733D" w14:textId="77777777" w:rsidR="006C5765" w:rsidRPr="00981026" w:rsidRDefault="006C5765" w:rsidP="00AD6963">
            <w:pPr>
              <w:rPr>
                <w:rFonts w:asciiTheme="minorHAnsi" w:hAnsiTheme="minorHAnsi" w:cstheme="minorHAnsi"/>
                <w:sz w:val="22"/>
              </w:rPr>
            </w:pPr>
          </w:p>
        </w:tc>
      </w:tr>
    </w:tbl>
    <w:p w14:paraId="7ED49455"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C4B6F53"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34FA931A" w14:textId="77777777" w:rsidR="003D6AE2" w:rsidRDefault="003D6AE2" w:rsidP="006C5765">
      <w:pPr>
        <w:ind w:left="360"/>
        <w:jc w:val="center"/>
        <w:rPr>
          <w:rFonts w:asciiTheme="minorHAnsi" w:hAnsiTheme="minorHAnsi" w:cstheme="minorHAnsi"/>
          <w:b/>
        </w:rPr>
      </w:pPr>
    </w:p>
    <w:p w14:paraId="0BEA1F05" w14:textId="77777777"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4"/>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C4665" w14:textId="77777777" w:rsidR="00E36BA1" w:rsidRDefault="00E36BA1">
      <w:pPr>
        <w:spacing w:line="20" w:lineRule="exact"/>
      </w:pPr>
    </w:p>
  </w:endnote>
  <w:endnote w:type="continuationSeparator" w:id="0">
    <w:p w14:paraId="67C85DF2" w14:textId="77777777" w:rsidR="00E36BA1" w:rsidRDefault="00E36BA1">
      <w:r>
        <w:t xml:space="preserve"> </w:t>
      </w:r>
    </w:p>
  </w:endnote>
  <w:endnote w:type="continuationNotice" w:id="1">
    <w:p w14:paraId="155CE85A" w14:textId="77777777" w:rsidR="00E36BA1" w:rsidRDefault="00E36BA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15CED"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961CC" w14:textId="77777777" w:rsidR="00E36BA1" w:rsidRDefault="00E36BA1">
      <w:r>
        <w:separator/>
      </w:r>
    </w:p>
  </w:footnote>
  <w:footnote w:type="continuationSeparator" w:id="0">
    <w:p w14:paraId="52935481" w14:textId="77777777" w:rsidR="00E36BA1" w:rsidRDefault="00E36B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F1786A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72388852" o:spid="_x0000_i1025" type="#_x0000_t75" style="width:12pt;height:12pt;visibility:visible;mso-wrap-style:square">
            <v:imagedata r:id="rId1" o:title=""/>
          </v:shape>
        </w:pict>
      </mc:Choice>
      <mc:Fallback>
        <w:drawing>
          <wp:inline distT="0" distB="0" distL="0" distR="0" wp14:anchorId="6106091B">
            <wp:extent cx="152400" cy="152400"/>
            <wp:effectExtent l="0" t="0" r="0" b="0"/>
            <wp:docPr id="1772388852" name="Picture 1772388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mc:Fallback>
    </mc:AlternateConten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86513129">
    <w:abstractNumId w:val="5"/>
  </w:num>
  <w:num w:numId="2" w16cid:durableId="392630618">
    <w:abstractNumId w:val="4"/>
  </w:num>
  <w:num w:numId="3" w16cid:durableId="1196432601">
    <w:abstractNumId w:val="2"/>
  </w:num>
  <w:num w:numId="4" w16cid:durableId="1072704269">
    <w:abstractNumId w:val="1"/>
  </w:num>
  <w:num w:numId="5" w16cid:durableId="6245695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87839027">
    <w:abstractNumId w:val="3"/>
  </w:num>
  <w:num w:numId="7" w16cid:durableId="29283310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oble, Roxie">
    <w15:presenceInfo w15:providerId="None" w15:userId="Coble, Roxie"/>
  </w15:person>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10241">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713C"/>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0727"/>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A4F21"/>
    <w:rsid w:val="003C7A34"/>
    <w:rsid w:val="003D6AE2"/>
    <w:rsid w:val="003E129B"/>
    <w:rsid w:val="003E5905"/>
    <w:rsid w:val="003E749A"/>
    <w:rsid w:val="003F341C"/>
    <w:rsid w:val="003F3B0C"/>
    <w:rsid w:val="00410AE4"/>
    <w:rsid w:val="0041249C"/>
    <w:rsid w:val="00421915"/>
    <w:rsid w:val="004262AD"/>
    <w:rsid w:val="00430688"/>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7FE"/>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504FD"/>
    <w:rsid w:val="00765534"/>
    <w:rsid w:val="00770FA6"/>
    <w:rsid w:val="007742C4"/>
    <w:rsid w:val="007A6E7B"/>
    <w:rsid w:val="007C0223"/>
    <w:rsid w:val="007C09A3"/>
    <w:rsid w:val="007C6B08"/>
    <w:rsid w:val="007E040B"/>
    <w:rsid w:val="007F48CC"/>
    <w:rsid w:val="00805CE8"/>
    <w:rsid w:val="0081470A"/>
    <w:rsid w:val="00814B1D"/>
    <w:rsid w:val="00821370"/>
    <w:rsid w:val="00826B95"/>
    <w:rsid w:val="00834B3A"/>
    <w:rsid w:val="00846562"/>
    <w:rsid w:val="00850C98"/>
    <w:rsid w:val="00865E31"/>
    <w:rsid w:val="00870976"/>
    <w:rsid w:val="00894B1A"/>
    <w:rsid w:val="0089525E"/>
    <w:rsid w:val="008A154A"/>
    <w:rsid w:val="008B7152"/>
    <w:rsid w:val="008C5963"/>
    <w:rsid w:val="008E704C"/>
    <w:rsid w:val="00903E93"/>
    <w:rsid w:val="009052C7"/>
    <w:rsid w:val="00926A43"/>
    <w:rsid w:val="00941C2A"/>
    <w:rsid w:val="00951D8A"/>
    <w:rsid w:val="00957BDC"/>
    <w:rsid w:val="00960D51"/>
    <w:rsid w:val="009625ED"/>
    <w:rsid w:val="009735C3"/>
    <w:rsid w:val="009741F5"/>
    <w:rsid w:val="009764AA"/>
    <w:rsid w:val="00977BDB"/>
    <w:rsid w:val="00980B2D"/>
    <w:rsid w:val="00981026"/>
    <w:rsid w:val="00981CBD"/>
    <w:rsid w:val="0098436E"/>
    <w:rsid w:val="00992179"/>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C50C2"/>
    <w:rsid w:val="00AD6963"/>
    <w:rsid w:val="00AF49CC"/>
    <w:rsid w:val="00AF7B20"/>
    <w:rsid w:val="00AF7B22"/>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1FBA"/>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2E56"/>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526F"/>
    <w:rsid w:val="00FE74DE"/>
    <w:rsid w:val="00FF074F"/>
    <w:rsid w:val="0CC8A488"/>
    <w:rsid w:val="10F12F8B"/>
    <w:rsid w:val="2553AF4C"/>
    <w:rsid w:val="300C3474"/>
    <w:rsid w:val="34259FD9"/>
    <w:rsid w:val="3514DC26"/>
    <w:rsid w:val="4BE5B3F5"/>
    <w:rsid w:val="600DD359"/>
    <w:rsid w:val="60772230"/>
    <w:rsid w:val="62EFFA55"/>
    <w:rsid w:val="63AEC2F2"/>
    <w:rsid w:val="6BDC557D"/>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ec8c00,#c00,red,#f60"/>
    </o:shapedefaults>
    <o:shapelayout v:ext="edit">
      <o:idmap v:ext="edit" data="1"/>
    </o:shapelayout>
  </w:shapeDefaults>
  <w:decimalSymbol w:val="."/>
  <w:listSeparator w:val=","/>
  <w14:docId w14:val="05E7BF2C"/>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11DC5-9EF1-4979-9FDB-D56650080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10</TotalTime>
  <Pages>3</Pages>
  <Words>775</Words>
  <Characters>4690</Characters>
  <Application>Microsoft Office Word</Application>
  <DocSecurity>0</DocSecurity>
  <Lines>39</Lines>
  <Paragraphs>10</Paragraphs>
  <ScaleCrop>false</ScaleCrop>
  <Company>State of Indiana</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Embry, Angela</cp:lastModifiedBy>
  <cp:revision>9</cp:revision>
  <cp:lastPrinted>2014-07-02T17:29:00Z</cp:lastPrinted>
  <dcterms:created xsi:type="dcterms:W3CDTF">2022-04-05T11:05:00Z</dcterms:created>
  <dcterms:modified xsi:type="dcterms:W3CDTF">2025-06-17T11:41:00Z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